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1468E12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AA22A6">
        <w:rPr>
          <w:rFonts w:ascii="Arial" w:eastAsia="Times New Roman" w:hAnsi="Arial" w:cs="Arial"/>
          <w:b/>
          <w:lang w:eastAsia="cs-CZ"/>
        </w:rPr>
        <w:t>pro Ústecký kraj</w:t>
      </w:r>
    </w:p>
    <w:p w14:paraId="1CEB42DC" w14:textId="7C58BDA9"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1E7125">
        <w:rPr>
          <w:rFonts w:ascii="Arial" w:eastAsia="Times New Roman" w:hAnsi="Arial" w:cs="Arial"/>
          <w:b/>
          <w:lang w:eastAsia="cs-CZ"/>
        </w:rPr>
        <w:t xml:space="preserve"> Husitská</w:t>
      </w:r>
      <w:r w:rsidR="00677EF5">
        <w:rPr>
          <w:rFonts w:ascii="Arial" w:eastAsia="Times New Roman" w:hAnsi="Arial" w:cs="Arial"/>
          <w:b/>
          <w:lang w:eastAsia="cs-CZ"/>
        </w:rPr>
        <w:t xml:space="preserve"> 1071/2, 415 02 Teplice</w:t>
      </w:r>
    </w:p>
    <w:p w14:paraId="1A952527" w14:textId="7326F26A"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812F11">
        <w:rPr>
          <w:rFonts w:ascii="Arial" w:eastAsia="Lucida Sans Unicode" w:hAnsi="Arial" w:cs="Arial"/>
          <w:lang w:eastAsia="cs-CZ"/>
        </w:rPr>
        <w:t>Ing. Pavlem Pojerem</w:t>
      </w:r>
      <w:r w:rsidR="00701D2D">
        <w:rPr>
          <w:rFonts w:ascii="Arial" w:eastAsia="Lucida Sans Unicode" w:hAnsi="Arial" w:cs="Arial"/>
          <w:lang w:eastAsia="cs-CZ"/>
        </w:rPr>
        <w:t>, ředitelem Krajského pozemkového úřadu pro Ústecký kraj</w:t>
      </w:r>
    </w:p>
    <w:p w14:paraId="66BF0422" w14:textId="162F6045"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AA22A6">
        <w:rPr>
          <w:rFonts w:ascii="Arial" w:eastAsia="Lucida Sans Unicode" w:hAnsi="Arial" w:cs="Arial"/>
          <w:lang w:eastAsia="cs-CZ"/>
        </w:rPr>
        <w:t xml:space="preserve">Ing. Pavel Pojer, </w:t>
      </w:r>
      <w:r w:rsidR="00701D2D">
        <w:rPr>
          <w:rFonts w:ascii="Arial" w:eastAsia="Lucida Sans Unicode" w:hAnsi="Arial" w:cs="Arial"/>
          <w:lang w:eastAsia="cs-CZ"/>
        </w:rPr>
        <w:t>ředitel Krajského pozemkového</w:t>
      </w:r>
      <w:r w:rsidR="005011E9">
        <w:rPr>
          <w:rFonts w:ascii="Arial" w:eastAsia="Lucida Sans Unicode" w:hAnsi="Arial" w:cs="Arial"/>
          <w:lang w:eastAsia="cs-CZ"/>
        </w:rPr>
        <w:t xml:space="preserve"> úřadu pro Ústecký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03002A2E" w:rsidR="006615F7" w:rsidRPr="00594BBC" w:rsidRDefault="006615F7" w:rsidP="006F360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6F360A">
        <w:rPr>
          <w:rFonts w:ascii="Arial" w:eastAsia="Lucida Sans Unicode" w:hAnsi="Arial" w:cs="Arial"/>
          <w:snapToGrid w:val="0"/>
          <w:lang w:eastAsia="cs-CZ"/>
        </w:rPr>
        <w:t>Ing. Andrea Beranová, KPÚ pro ÚK, Pobočka Děčín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750F9B4D"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97770F">
        <w:rPr>
          <w:rFonts w:ascii="Arial" w:eastAsia="Lucida Sans Unicode" w:hAnsi="Arial" w:cs="Arial"/>
          <w:lang w:eastAsia="cs-CZ"/>
        </w:rPr>
        <w:t> 725 901 576</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672D9521"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97770F" w:rsidRPr="0097770F">
        <w:rPr>
          <w:rFonts w:ascii="Arial" w:eastAsia="Lucida Sans Unicode" w:hAnsi="Arial" w:cs="Arial"/>
          <w:lang w:eastAsia="cs-CZ"/>
        </w:rPr>
        <w:t>a.beranova1</w:t>
      </w:r>
      <w:r w:rsidRPr="0097770F">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99F1B9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90A38">
        <w:rPr>
          <w:rFonts w:ascii="Arial" w:eastAsia="Times New Roman" w:hAnsi="Arial" w:cs="Arial"/>
          <w:b/>
          <w:bCs/>
          <w:snapToGrid w:val="0"/>
          <w:lang w:eastAsia="cs-CZ"/>
        </w:rPr>
        <w:t>PCE v k.ú. Rytířov</w:t>
      </w:r>
      <w:r w:rsidR="000B4D43" w:rsidRPr="001F221D">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4DD75C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06589D">
        <w:rPr>
          <w:rFonts w:ascii="Arial" w:eastAsia="Times New Roman" w:hAnsi="Arial" w:cs="Arial"/>
          <w:b/>
          <w:bCs/>
          <w:snapToGrid w:val="0"/>
          <w:lang w:eastAsia="cs-CZ"/>
        </w:rPr>
        <w:t>23.5.2022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73BD35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06589D">
        <w:rPr>
          <w:rFonts w:ascii="Arial" w:hAnsi="Arial" w:cs="Arial"/>
          <w:lang w:val="x-none"/>
        </w:rPr>
        <w:t> </w:t>
      </w:r>
      <w:r w:rsidR="0006589D">
        <w:rPr>
          <w:rFonts w:ascii="Arial" w:hAnsi="Arial" w:cs="Arial"/>
        </w:rPr>
        <w:t xml:space="preserve">k.ú. Rytířov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793EE6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C7754">
        <w:rPr>
          <w:rFonts w:ascii="Arial" w:hAnsi="Arial" w:cs="Arial"/>
        </w:rPr>
        <w:t>PCE v k.ú. Rytířov</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39E90F13" w14:textId="77777777" w:rsidR="007A2DDD" w:rsidRDefault="00D6259E" w:rsidP="00D6259E">
      <w:pPr>
        <w:jc w:val="both"/>
        <w:rPr>
          <w:rFonts w:ascii="Arial" w:hAnsi="Arial" w:cs="Arial"/>
          <w:b/>
          <w:bCs/>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C7754">
        <w:rPr>
          <w:rFonts w:ascii="Arial" w:hAnsi="Arial" w:cs="Arial"/>
          <w:b/>
          <w:bCs/>
        </w:rPr>
        <w:t>PCE v k.ú. Rytířov</w:t>
      </w:r>
      <w:r w:rsidR="004C1D10">
        <w:rPr>
          <w:rFonts w:ascii="Arial" w:hAnsi="Arial" w:cs="Arial"/>
          <w:b/>
          <w:bCs/>
        </w:rPr>
        <w:t xml:space="preserve"> </w:t>
      </w:r>
    </w:p>
    <w:p w14:paraId="388E83C7" w14:textId="668A4BA7" w:rsidR="004C1D10" w:rsidRDefault="007A2DDD" w:rsidP="007A2DDD">
      <w:pPr>
        <w:ind w:left="1701"/>
        <w:jc w:val="both"/>
        <w:rPr>
          <w:rFonts w:ascii="Arial" w:hAnsi="Arial" w:cs="Arial"/>
          <w:b/>
          <w:bCs/>
        </w:rPr>
      </w:pPr>
      <w:r>
        <w:rPr>
          <w:rFonts w:ascii="Arial" w:hAnsi="Arial" w:cs="Arial"/>
          <w:b/>
          <w:bCs/>
        </w:rPr>
        <w:t xml:space="preserve">Dílo </w:t>
      </w:r>
      <w:r w:rsidR="004C1D10">
        <w:rPr>
          <w:rFonts w:ascii="Arial" w:hAnsi="Arial" w:cs="Arial"/>
          <w:b/>
          <w:bCs/>
        </w:rPr>
        <w:t>obsahuj</w:t>
      </w:r>
      <w:r>
        <w:rPr>
          <w:rFonts w:ascii="Arial" w:hAnsi="Arial" w:cs="Arial"/>
          <w:b/>
          <w:bCs/>
        </w:rPr>
        <w:t>e</w:t>
      </w:r>
      <w:r w:rsidR="004C1D10">
        <w:rPr>
          <w:rFonts w:ascii="Arial" w:hAnsi="Arial" w:cs="Arial"/>
          <w:b/>
          <w:bCs/>
        </w:rPr>
        <w:t xml:space="preserve"> 3 stavební objekty:</w:t>
      </w:r>
    </w:p>
    <w:p w14:paraId="479772C9" w14:textId="77777777" w:rsidR="002A431A" w:rsidRDefault="004C1D10" w:rsidP="007A2DDD">
      <w:pPr>
        <w:spacing w:after="0"/>
        <w:ind w:left="709"/>
        <w:jc w:val="both"/>
        <w:rPr>
          <w:rFonts w:ascii="Arial" w:hAnsi="Arial" w:cs="Arial"/>
          <w:b/>
          <w:bCs/>
        </w:rPr>
      </w:pPr>
      <w:r>
        <w:rPr>
          <w:rFonts w:ascii="Arial" w:hAnsi="Arial" w:cs="Arial"/>
          <w:b/>
          <w:bCs/>
        </w:rPr>
        <w:t xml:space="preserve">                             SO 3.1</w:t>
      </w:r>
      <w:r w:rsidR="002A431A">
        <w:rPr>
          <w:rFonts w:ascii="Arial" w:hAnsi="Arial" w:cs="Arial"/>
          <w:b/>
          <w:bCs/>
        </w:rPr>
        <w:t xml:space="preserve"> Polní cesta C14</w:t>
      </w:r>
    </w:p>
    <w:p w14:paraId="2F765D69" w14:textId="77777777" w:rsidR="00E51C6B" w:rsidRDefault="002A431A" w:rsidP="007A2DDD">
      <w:pPr>
        <w:spacing w:after="0"/>
        <w:ind w:left="709"/>
        <w:jc w:val="both"/>
        <w:rPr>
          <w:rFonts w:ascii="Arial" w:hAnsi="Arial" w:cs="Arial"/>
          <w:b/>
          <w:bCs/>
        </w:rPr>
      </w:pPr>
      <w:r>
        <w:rPr>
          <w:rFonts w:ascii="Arial" w:hAnsi="Arial" w:cs="Arial"/>
          <w:b/>
          <w:bCs/>
        </w:rPr>
        <w:t xml:space="preserve">                             SO 4.1 Polní cesta C7a</w:t>
      </w:r>
    </w:p>
    <w:p w14:paraId="44E84950" w14:textId="2A553BF4" w:rsidR="00D6259E" w:rsidRPr="00594BBC" w:rsidRDefault="00E51C6B" w:rsidP="007A2DDD">
      <w:pPr>
        <w:ind w:left="709"/>
        <w:jc w:val="both"/>
        <w:rPr>
          <w:rFonts w:ascii="Arial" w:hAnsi="Arial" w:cs="Arial"/>
          <w:b/>
        </w:rPr>
      </w:pPr>
      <w:r>
        <w:rPr>
          <w:rFonts w:ascii="Arial" w:hAnsi="Arial" w:cs="Arial"/>
          <w:b/>
          <w:bCs/>
        </w:rPr>
        <w:t xml:space="preserve">                             SO 4.2 P</w:t>
      </w:r>
      <w:r w:rsidR="007A2DDD">
        <w:rPr>
          <w:rFonts w:ascii="Arial" w:hAnsi="Arial" w:cs="Arial"/>
          <w:b/>
          <w:bCs/>
        </w:rPr>
        <w:t>růleh SP4</w:t>
      </w:r>
      <w:r w:rsidR="00D6259E" w:rsidRPr="00594BBC">
        <w:rPr>
          <w:rFonts w:ascii="Arial" w:hAnsi="Arial" w:cs="Arial"/>
          <w:b/>
          <w:lang w:val="x-none"/>
        </w:rPr>
        <w:t xml:space="preserve">  </w:t>
      </w:r>
    </w:p>
    <w:p w14:paraId="1E51614C" w14:textId="6CA07003"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FC7754">
        <w:rPr>
          <w:rFonts w:ascii="Arial" w:hAnsi="Arial" w:cs="Arial"/>
          <w:b/>
          <w:bCs/>
        </w:rPr>
        <w:t>katastrální území Rytířov, obec Verneřice</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6386DEF" w:rsidR="00D6259E" w:rsidRPr="00A43794" w:rsidRDefault="00D6259E" w:rsidP="00A43794">
      <w:pPr>
        <w:ind w:left="360"/>
        <w:jc w:val="both"/>
        <w:rPr>
          <w:rFonts w:ascii="Arial" w:hAnsi="Arial" w:cs="Arial"/>
          <w:b/>
          <w:bCs/>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A43794" w:rsidRPr="00A43794">
        <w:rPr>
          <w:rFonts w:ascii="Arial" w:hAnsi="Arial" w:cs="Arial"/>
        </w:rPr>
        <w:t xml:space="preserve">Vodohospodářský atelier, s.r.o., Růženec 54, 644 00 Brno, IČO: 27724905 </w:t>
      </w:r>
      <w:r w:rsidRPr="00594BBC">
        <w:rPr>
          <w:rFonts w:ascii="Arial" w:hAnsi="Arial" w:cs="Arial"/>
        </w:rPr>
        <w:t xml:space="preserve">č. zakázky </w:t>
      </w:r>
      <w:r w:rsidR="001E5555" w:rsidRPr="001E5555">
        <w:rPr>
          <w:rFonts w:ascii="Arial" w:hAnsi="Arial" w:cs="Arial"/>
        </w:rPr>
        <w:t>5/2021.</w:t>
      </w:r>
      <w:r w:rsidRPr="001E5555">
        <w:rPr>
          <w:rFonts w:ascii="Arial" w:hAnsi="Arial" w:cs="Arial"/>
          <w:lang w:val="x-none"/>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79885C7C" w:rsidR="00D6259E" w:rsidRPr="008B3041" w:rsidRDefault="00D6259E" w:rsidP="008D4E02">
      <w:pPr>
        <w:pStyle w:val="Odstavecseseznamem"/>
        <w:numPr>
          <w:ilvl w:val="0"/>
          <w:numId w:val="5"/>
        </w:numPr>
        <w:jc w:val="both"/>
        <w:rPr>
          <w:rFonts w:ascii="Arial" w:hAnsi="Arial" w:cs="Arial"/>
          <w:lang w:val="x-none"/>
        </w:rPr>
      </w:pPr>
      <w:r w:rsidRPr="008B3041">
        <w:rPr>
          <w:rFonts w:ascii="Arial" w:hAnsi="Arial" w:cs="Arial"/>
        </w:rPr>
        <w:t>Z</w:t>
      </w:r>
      <w:r w:rsidRPr="008B3041">
        <w:rPr>
          <w:rFonts w:ascii="Arial" w:hAnsi="Arial" w:cs="Arial"/>
          <w:lang w:val="x-none"/>
        </w:rPr>
        <w:t>ajištění dodávek materiálů a zařízení nezbytných pro řádné dokončení díla</w:t>
      </w:r>
      <w:r w:rsidRPr="008B3041">
        <w:rPr>
          <w:rFonts w:ascii="Arial" w:hAnsi="Arial" w:cs="Arial"/>
        </w:rPr>
        <w:t xml:space="preserve">. </w:t>
      </w:r>
    </w:p>
    <w:p w14:paraId="28F07F33" w14:textId="0BE9FF79" w:rsidR="00D6259E" w:rsidRPr="008B3041" w:rsidRDefault="00D6259E" w:rsidP="008D4E02">
      <w:pPr>
        <w:pStyle w:val="Odstavecseseznamem"/>
        <w:numPr>
          <w:ilvl w:val="0"/>
          <w:numId w:val="5"/>
        </w:numPr>
        <w:jc w:val="both"/>
        <w:rPr>
          <w:rFonts w:ascii="Arial" w:hAnsi="Arial" w:cs="Arial"/>
          <w:lang w:val="x-none"/>
        </w:rPr>
      </w:pPr>
      <w:r w:rsidRPr="008B3041">
        <w:rPr>
          <w:rFonts w:ascii="Arial" w:hAnsi="Arial" w:cs="Arial"/>
        </w:rPr>
        <w:t>P</w:t>
      </w:r>
      <w:r w:rsidRPr="008B3041">
        <w:rPr>
          <w:rFonts w:ascii="Arial" w:hAnsi="Arial" w:cs="Arial"/>
          <w:lang w:val="x-none"/>
        </w:rPr>
        <w:t xml:space="preserve">rovedení všech činností souvisejících s provedením </w:t>
      </w:r>
      <w:r w:rsidRPr="008B3041">
        <w:rPr>
          <w:rFonts w:ascii="Arial" w:hAnsi="Arial" w:cs="Arial"/>
        </w:rPr>
        <w:t>díla</w:t>
      </w:r>
      <w:r w:rsidRPr="008B3041">
        <w:rPr>
          <w:rFonts w:ascii="Arial" w:hAnsi="Arial" w:cs="Arial"/>
          <w:lang w:val="x-none"/>
        </w:rPr>
        <w:t xml:space="preserve"> nezbytných pro řádné dokončení díla (</w:t>
      </w:r>
      <w:r w:rsidRPr="008B3041">
        <w:rPr>
          <w:rFonts w:ascii="Arial" w:hAnsi="Arial" w:cs="Arial"/>
        </w:rPr>
        <w:t>dodáv</w:t>
      </w:r>
      <w:r w:rsidR="00032B6F" w:rsidRPr="008B3041">
        <w:rPr>
          <w:rFonts w:ascii="Arial" w:hAnsi="Arial" w:cs="Arial"/>
        </w:rPr>
        <w:t>ky</w:t>
      </w:r>
      <w:r w:rsidRPr="008B3041">
        <w:rPr>
          <w:rFonts w:ascii="Arial" w:hAnsi="Arial" w:cs="Arial"/>
        </w:rPr>
        <w:t>, služ</w:t>
      </w:r>
      <w:r w:rsidR="00032B6F" w:rsidRPr="008B3041">
        <w:rPr>
          <w:rFonts w:ascii="Arial" w:hAnsi="Arial" w:cs="Arial"/>
        </w:rPr>
        <w:t>by</w:t>
      </w:r>
      <w:r w:rsidRPr="008B3041">
        <w:rPr>
          <w:rFonts w:ascii="Arial" w:hAnsi="Arial" w:cs="Arial"/>
        </w:rPr>
        <w:t>,</w:t>
      </w:r>
      <w:r w:rsidRPr="008B3041">
        <w:rPr>
          <w:rFonts w:ascii="Arial" w:hAnsi="Arial" w:cs="Arial"/>
          <w:lang w:val="x-none"/>
        </w:rPr>
        <w:t xml:space="preserve"> bezpečnostní opatření apod.)</w:t>
      </w:r>
      <w:r w:rsidR="0094762E" w:rsidRPr="008B3041">
        <w:rPr>
          <w:rFonts w:ascii="Arial" w:hAnsi="Arial" w:cs="Arial"/>
        </w:rPr>
        <w:t>.</w:t>
      </w:r>
      <w:r w:rsidRPr="008B3041">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2EE974E"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8B3041">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w:t>
      </w:r>
      <w:r w:rsidRPr="00594BBC">
        <w:rPr>
          <w:rFonts w:ascii="Arial" w:hAnsi="Arial" w:cs="Arial"/>
          <w:lang w:val="x-none"/>
        </w:rPr>
        <w:lastRenderedPageBreak/>
        <w:t xml:space="preserve">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7EC52B1F" w:rsidR="00D6259E" w:rsidRPr="008B3041" w:rsidRDefault="00D6259E" w:rsidP="008B3041">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r w:rsidRPr="000053CE">
        <w:rPr>
          <w:rFonts w:ascii="Arial" w:hAnsi="Arial" w:cs="Arial"/>
          <w:lang w:val="x-none"/>
        </w:rPr>
        <w:t>.</w:t>
      </w:r>
      <w:bookmarkStart w:id="8" w:name="_Hlk16500257"/>
      <w:r w:rsidR="00FC7304" w:rsidRPr="000053CE">
        <w:rPr>
          <w:rFonts w:ascii="Arial" w:hAnsi="Arial" w:cs="Arial"/>
        </w:rPr>
        <w:t xml:space="preserve"> </w:t>
      </w:r>
      <w:r w:rsidR="008B3041" w:rsidRPr="000053CE">
        <w:rPr>
          <w:rFonts w:ascii="Arial" w:hAnsi="Arial" w:cs="Arial"/>
        </w:rPr>
        <w:t>Pr</w:t>
      </w:r>
      <w:r w:rsidR="00FC7304" w:rsidRPr="000053CE">
        <w:rPr>
          <w:rFonts w:ascii="Arial" w:hAnsi="Arial" w:cs="Arial"/>
        </w:rPr>
        <w:t>ověření</w:t>
      </w:r>
      <w:r w:rsidR="00FC7304" w:rsidRPr="000053CE">
        <w:t xml:space="preserve"> </w:t>
      </w:r>
      <w:r w:rsidR="00FC7304" w:rsidRPr="000053CE">
        <w:rPr>
          <w:rFonts w:ascii="Arial" w:hAnsi="Arial" w:cs="Arial"/>
        </w:rPr>
        <w:t>mocnosti finální vrstvy kontrolními vrty provedenými na své náklady, v</w:t>
      </w:r>
      <w:del w:id="9" w:author="Králová Alžběta Ing." w:date="2023-02-17T08:48:00Z">
        <w:r w:rsidR="0060148E" w:rsidRPr="000053CE" w:rsidDel="00DA3E16">
          <w:rPr>
            <w:rFonts w:ascii="Arial" w:hAnsi="Arial" w:cs="Arial"/>
          </w:rPr>
          <w:delText> </w:delText>
        </w:r>
      </w:del>
      <w:ins w:id="10" w:author="Králová Alžběta Ing." w:date="2023-02-17T08:48:00Z">
        <w:r w:rsidR="00DA3E16" w:rsidRPr="000053CE">
          <w:rPr>
            <w:rFonts w:ascii="Arial" w:hAnsi="Arial" w:cs="Arial"/>
          </w:rPr>
          <w:t> </w:t>
        </w:r>
      </w:ins>
      <w:r w:rsidR="00FC7304" w:rsidRPr="000053CE">
        <w:rPr>
          <w:rFonts w:ascii="Arial" w:hAnsi="Arial" w:cs="Arial"/>
        </w:rPr>
        <w:t>místech</w:t>
      </w:r>
      <w:ins w:id="11" w:author="Králová Alžběta Ing." w:date="2023-02-17T08:48:00Z">
        <w:r w:rsidR="00DA3E16" w:rsidRPr="000053CE">
          <w:rPr>
            <w:rFonts w:ascii="Arial" w:hAnsi="Arial" w:cs="Arial"/>
          </w:rPr>
          <w:t>,</w:t>
        </w:r>
      </w:ins>
      <w:r w:rsidR="00FC7304" w:rsidRPr="000053CE">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74E3D8F" w:rsidR="00D6259E" w:rsidRPr="00594BBC" w:rsidRDefault="00D6259E" w:rsidP="00D6259E">
      <w:pPr>
        <w:pStyle w:val="Odstavecseseznamem"/>
        <w:numPr>
          <w:ilvl w:val="0"/>
          <w:numId w:val="4"/>
        </w:numPr>
        <w:jc w:val="both"/>
        <w:rPr>
          <w:rFonts w:ascii="Arial" w:hAnsi="Arial" w:cs="Arial"/>
          <w:i/>
          <w:lang w:val="x-none"/>
        </w:rPr>
      </w:pPr>
      <w:bookmarkStart w:id="12" w:name="_Hlk72403268"/>
      <w:r w:rsidRPr="00594BBC">
        <w:rPr>
          <w:rFonts w:ascii="Arial" w:hAnsi="Arial" w:cs="Arial"/>
        </w:rPr>
        <w:t>Dílo bude provedeno dle projektové dokumentace, soupisu stavebních prací, dodávek a služeb s výkazem výměr a v souladu se stavebním povolením vydaným</w:t>
      </w:r>
      <w:r w:rsidR="000053CE">
        <w:rPr>
          <w:rFonts w:ascii="Arial" w:hAnsi="Arial" w:cs="Arial"/>
        </w:rPr>
        <w:t xml:space="preserve"> Magistrátem města Děčín, odbor stavební </w:t>
      </w:r>
      <w:r w:rsidRPr="00594BBC">
        <w:rPr>
          <w:rFonts w:ascii="Arial" w:hAnsi="Arial" w:cs="Arial"/>
        </w:rPr>
        <w:t>dne</w:t>
      </w:r>
      <w:r w:rsidR="000053CE">
        <w:rPr>
          <w:rFonts w:ascii="Arial" w:hAnsi="Arial" w:cs="Arial"/>
        </w:rPr>
        <w:t xml:space="preserve"> 23.5.2022</w:t>
      </w:r>
      <w:r w:rsidRPr="00594BBC">
        <w:rPr>
          <w:rFonts w:ascii="Arial" w:hAnsi="Arial" w:cs="Arial"/>
        </w:rPr>
        <w:t xml:space="preserve"> č.j.</w:t>
      </w:r>
      <w:r w:rsidR="000053CE">
        <w:rPr>
          <w:rFonts w:ascii="Arial" w:hAnsi="Arial" w:cs="Arial"/>
        </w:rPr>
        <w:t xml:space="preserve"> </w:t>
      </w:r>
      <w:r w:rsidR="00B06BC6">
        <w:rPr>
          <w:rFonts w:ascii="Arial" w:hAnsi="Arial" w:cs="Arial"/>
        </w:rPr>
        <w:t>MDC/566459/2022,</w:t>
      </w:r>
      <w:r w:rsidRPr="00594BBC">
        <w:rPr>
          <w:rFonts w:ascii="Arial" w:hAnsi="Arial" w:cs="Arial"/>
        </w:rPr>
        <w:t xml:space="preserve"> které nabylo právní moci dne </w:t>
      </w:r>
      <w:r w:rsidR="00B06BC6">
        <w:rPr>
          <w:rFonts w:ascii="Arial" w:hAnsi="Arial" w:cs="Arial"/>
        </w:rPr>
        <w:t>24.6.2022.</w:t>
      </w:r>
    </w:p>
    <w:bookmarkEnd w:id="12"/>
    <w:p w14:paraId="26946784" w14:textId="7BCF41C3" w:rsidR="00CC70FE" w:rsidRPr="00C95468" w:rsidRDefault="00D6259E" w:rsidP="00C95468">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w:t>
      </w:r>
      <w:r w:rsidRPr="00594BBC">
        <w:rPr>
          <w:rFonts w:ascii="Arial" w:hAnsi="Arial" w:cs="Arial"/>
          <w:lang w:val="x-none"/>
        </w:rPr>
        <w:lastRenderedPageBreak/>
        <w:t xml:space="preserve">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3"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4" w:name="_Hlk36122845"/>
      <w:bookmarkStart w:id="15" w:name="_Hlk36122353"/>
      <w:bookmarkEnd w:id="13"/>
      <w:r>
        <w:rPr>
          <w:i/>
          <w:iCs/>
          <w:sz w:val="22"/>
          <w:szCs w:val="22"/>
        </w:rPr>
        <w:t>(Cena bude uváděna na haléře, tj. na 2 desetinná místa)</w:t>
      </w:r>
      <w:bookmarkEnd w:id="14"/>
    </w:p>
    <w:bookmarkEnd w:id="15"/>
    <w:p w14:paraId="2975CD2A" w14:textId="18FB5BEA" w:rsidR="00B40E1E" w:rsidRDefault="00B40E1E" w:rsidP="00E6175B">
      <w:pPr>
        <w:pStyle w:val="Odstavecseseznamem"/>
        <w:rPr>
          <w:rFonts w:ascii="Arial" w:hAnsi="Arial" w:cs="Arial"/>
          <w:lang w:val="x-none"/>
        </w:rPr>
      </w:pPr>
    </w:p>
    <w:p w14:paraId="0589E90E" w14:textId="07976B27" w:rsidR="00463206" w:rsidRPr="00C95468" w:rsidRDefault="00AE585E" w:rsidP="00C95468">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6"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6"/>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7"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7"/>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4610C934" w14:textId="7E22A777" w:rsidR="00F56592" w:rsidRPr="003E3A4F" w:rsidRDefault="008B56B5" w:rsidP="003E3A4F">
      <w:pPr>
        <w:numPr>
          <w:ilvl w:val="0"/>
          <w:numId w:val="12"/>
        </w:numPr>
        <w:ind w:left="643"/>
        <w:contextualSpacing/>
        <w:jc w:val="both"/>
        <w:rPr>
          <w:rFonts w:ascii="Arial" w:eastAsiaTheme="minorEastAsia" w:hAnsi="Arial" w:cs="Arial"/>
          <w:iCs/>
          <w:lang w:eastAsia="cs-CZ"/>
        </w:rPr>
      </w:pPr>
      <w:bookmarkStart w:id="18" w:name="_Hlk126324833"/>
      <w:bookmarkStart w:id="19" w:name="_Hlk126324772"/>
      <w:r w:rsidRPr="003E3A4F">
        <w:rPr>
          <w:rFonts w:ascii="Arial" w:eastAsiaTheme="minorEastAsia" w:hAnsi="Arial" w:cs="Arial"/>
          <w:iCs/>
          <w:lang w:eastAsia="cs-CZ"/>
        </w:rPr>
        <w:t>Zhotovitel je oprávněn vystavit faktury za provedení jednotlivých částí díla poté</w:t>
      </w:r>
      <w:bookmarkEnd w:id="18"/>
      <w:r w:rsidRPr="003E3A4F">
        <w:rPr>
          <w:rFonts w:ascii="Arial" w:eastAsiaTheme="minorEastAsia" w:hAnsi="Arial" w:cs="Arial"/>
          <w:iCs/>
          <w:lang w:eastAsia="cs-CZ"/>
        </w:rPr>
        <w:t xml:space="preserve">, </w:t>
      </w:r>
      <w:bookmarkEnd w:id="19"/>
      <w:r w:rsidRPr="003E3A4F">
        <w:rPr>
          <w:rFonts w:ascii="Arial" w:eastAsiaTheme="minorEastAsia" w:hAnsi="Arial" w:cs="Arial"/>
          <w:iCs/>
          <w:lang w:eastAsia="cs-CZ"/>
        </w:rPr>
        <w:t xml:space="preserve">co dokončí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 Nebude-li dílo dokončeno do 10.11. kalendářního roku, je objednatel oprávněn, nikoliv však povinen, na žádost zhotovitele povolit dílčí </w:t>
      </w:r>
      <w:r w:rsidRPr="003E3A4F">
        <w:rPr>
          <w:rFonts w:ascii="Arial" w:eastAsiaTheme="minorEastAsia" w:hAnsi="Arial" w:cs="Arial"/>
          <w:iCs/>
          <w:lang w:eastAsia="cs-CZ"/>
        </w:rPr>
        <w:lastRenderedPageBreak/>
        <w:t xml:space="preserve">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20" w:name="_Hlk13050286"/>
      <w:r w:rsidR="0029535F" w:rsidRPr="0091603E">
        <w:rPr>
          <w:rFonts w:ascii="Arial" w:hAnsi="Arial" w:cs="Arial"/>
        </w:rPr>
        <w:t>uvedeny dle SoD</w:t>
      </w:r>
      <w:r w:rsidR="0029535F" w:rsidRPr="0091603E">
        <w:rPr>
          <w:rFonts w:ascii="Arial" w:hAnsi="Arial" w:cs="Arial"/>
          <w:lang w:val="x-none"/>
        </w:rPr>
        <w:t>.</w:t>
      </w:r>
      <w:bookmarkEnd w:id="2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0D5606A" w14:textId="77777777" w:rsidR="00697B2E" w:rsidRPr="00697B2E" w:rsidRDefault="00CC70FE" w:rsidP="00697B2E">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697B2E" w:rsidRPr="00697B2E">
        <w:rPr>
          <w:rFonts w:ascii="Arial" w:hAnsi="Arial" w:cs="Arial"/>
        </w:rPr>
        <w:t>Státní pozemkový úřad, KPÚ, Pobočka Děčín, 28.října 979/19,</w:t>
      </w:r>
    </w:p>
    <w:p w14:paraId="34456B17" w14:textId="04E08C2B" w:rsidR="00CC70FE" w:rsidRPr="00594BBC" w:rsidRDefault="00697B2E" w:rsidP="00697B2E">
      <w:pPr>
        <w:pStyle w:val="Odstavecseseznamem"/>
        <w:jc w:val="both"/>
        <w:rPr>
          <w:rFonts w:ascii="Arial" w:hAnsi="Arial" w:cs="Arial"/>
        </w:rPr>
      </w:pPr>
      <w:r w:rsidRPr="00697B2E">
        <w:rPr>
          <w:rFonts w:ascii="Arial" w:hAnsi="Arial" w:cs="Arial"/>
        </w:rPr>
        <w:t>Děčín I, PSČ 405 01</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21" w:name="_Ref376434141"/>
      <w:r w:rsidRPr="0054723C">
        <w:rPr>
          <w:rFonts w:ascii="Arial" w:hAnsi="Arial"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21"/>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1AE406CA" w14:textId="6593685D" w:rsidR="00E6175B" w:rsidRPr="00E335CB" w:rsidRDefault="002239DD"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w:t>
      </w:r>
      <w:r w:rsidRPr="00F56592">
        <w:rPr>
          <w:rFonts w:ascii="Arial" w:hAnsi="Arial" w:cs="Arial"/>
        </w:rPr>
        <w:lastRenderedPageBreak/>
        <w:t>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7B45E71D"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394EE3">
        <w:rPr>
          <w:rFonts w:ascii="Arial" w:eastAsiaTheme="minorEastAsia" w:hAnsi="Arial" w:cs="Arial"/>
          <w:b/>
          <w:lang w:eastAsia="cs-CZ"/>
        </w:rPr>
        <w:t>10</w:t>
      </w:r>
      <w:r w:rsidRPr="002239DD">
        <w:rPr>
          <w:rFonts w:ascii="Arial" w:eastAsiaTheme="minorEastAsia" w:hAnsi="Arial" w:cs="Arial"/>
          <w:b/>
          <w:bCs/>
          <w:lang w:eastAsia="cs-CZ"/>
        </w:rPr>
        <w:t xml:space="preserve"> </w:t>
      </w:r>
      <w:bookmarkStart w:id="22" w:name="_Hlk96425213"/>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22"/>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51EB70F3"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zahájení stavebních prací:</w:t>
      </w:r>
      <w:r w:rsidR="00572AC9" w:rsidRPr="00572AC9">
        <w:rPr>
          <w:rFonts w:ascii="Arial" w:eastAsiaTheme="minorEastAsia" w:hAnsi="Arial" w:cs="Arial"/>
          <w:b/>
          <w:bCs/>
          <w:lang w:eastAsia="cs-CZ"/>
        </w:rPr>
        <w:t xml:space="preserve"> </w:t>
      </w:r>
      <w:r w:rsidR="00133B3A">
        <w:rPr>
          <w:rFonts w:ascii="Arial" w:eastAsiaTheme="minorEastAsia" w:hAnsi="Arial" w:cs="Arial"/>
          <w:b/>
          <w:bCs/>
          <w:lang w:eastAsia="cs-CZ"/>
        </w:rPr>
        <w:t>15</w:t>
      </w:r>
      <w:r w:rsidRPr="002239DD">
        <w:rPr>
          <w:rFonts w:ascii="Arial" w:eastAsiaTheme="minorEastAsia" w:hAnsi="Arial" w:cs="Arial"/>
          <w:b/>
          <w:bCs/>
          <w:lang w:eastAsia="cs-CZ"/>
        </w:rPr>
        <w:t xml:space="preserve"> </w:t>
      </w:r>
      <w:bookmarkStart w:id="23"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23"/>
    </w:p>
    <w:p w14:paraId="15DD5EAD" w14:textId="0F6CA6DE" w:rsidR="002239DD" w:rsidRPr="00D8448C" w:rsidRDefault="002239DD" w:rsidP="002239DD">
      <w:pPr>
        <w:numPr>
          <w:ilvl w:val="0"/>
          <w:numId w:val="36"/>
        </w:numPr>
        <w:contextualSpacing/>
        <w:rPr>
          <w:rFonts w:ascii="Arial" w:eastAsiaTheme="minorEastAsia" w:hAnsi="Arial" w:cs="Arial"/>
          <w:lang w:eastAsia="cs-CZ"/>
        </w:rPr>
      </w:pPr>
      <w:r w:rsidRPr="00D8448C">
        <w:rPr>
          <w:rFonts w:ascii="Arial" w:eastAsiaTheme="minorEastAsia" w:hAnsi="Arial" w:cs="Arial"/>
          <w:lang w:eastAsia="cs-CZ"/>
        </w:rPr>
        <w:t xml:space="preserve">Lhůta pro dokončení stavebních prací: </w:t>
      </w:r>
      <w:r w:rsidR="00825AFA">
        <w:rPr>
          <w:rFonts w:ascii="Arial" w:eastAsiaTheme="minorEastAsia" w:hAnsi="Arial" w:cs="Arial"/>
          <w:b/>
          <w:bCs/>
          <w:lang w:eastAsia="cs-CZ"/>
        </w:rPr>
        <w:t>15.11.2023</w:t>
      </w:r>
      <w:r w:rsidR="00E635ED">
        <w:rPr>
          <w:rFonts w:ascii="Arial" w:eastAsiaTheme="minorEastAsia" w:hAnsi="Arial" w:cs="Arial"/>
          <w:b/>
          <w:bCs/>
          <w:lang w:eastAsia="cs-CZ"/>
        </w:rPr>
        <w:t>.</w:t>
      </w:r>
    </w:p>
    <w:p w14:paraId="6885C246" w14:textId="702D2837" w:rsidR="002239DD" w:rsidRPr="00D8448C" w:rsidRDefault="002239DD" w:rsidP="002239DD">
      <w:pPr>
        <w:numPr>
          <w:ilvl w:val="0"/>
          <w:numId w:val="36"/>
        </w:numPr>
        <w:contextualSpacing/>
        <w:jc w:val="both"/>
        <w:rPr>
          <w:rFonts w:ascii="Arial" w:eastAsiaTheme="minorEastAsia" w:hAnsi="Arial" w:cs="Arial"/>
          <w:lang w:eastAsia="cs-CZ"/>
        </w:rPr>
      </w:pPr>
      <w:r w:rsidRPr="00D8448C">
        <w:rPr>
          <w:rFonts w:ascii="Arial" w:eastAsiaTheme="minorEastAsia" w:hAnsi="Arial" w:cs="Arial"/>
          <w:lang w:eastAsia="cs-CZ"/>
        </w:rPr>
        <w:t xml:space="preserve">Lhůta pro předání a převzetí dokončeného díla: </w:t>
      </w:r>
      <w:r w:rsidR="00EC459B">
        <w:rPr>
          <w:rFonts w:ascii="Arial" w:eastAsiaTheme="minorEastAsia" w:hAnsi="Arial" w:cs="Arial"/>
          <w:b/>
          <w:bCs/>
          <w:lang w:eastAsia="cs-CZ"/>
        </w:rPr>
        <w:t>2</w:t>
      </w:r>
      <w:r w:rsidR="00356ADA">
        <w:rPr>
          <w:rFonts w:ascii="Arial" w:eastAsiaTheme="minorEastAsia" w:hAnsi="Arial" w:cs="Arial"/>
          <w:b/>
          <w:bCs/>
          <w:lang w:eastAsia="cs-CZ"/>
        </w:rPr>
        <w:t>4</w:t>
      </w:r>
      <w:r w:rsidR="00EC459B">
        <w:rPr>
          <w:rFonts w:ascii="Arial" w:eastAsiaTheme="minorEastAsia" w:hAnsi="Arial" w:cs="Arial"/>
          <w:b/>
          <w:bCs/>
          <w:lang w:eastAsia="cs-CZ"/>
        </w:rPr>
        <w:t>0</w:t>
      </w:r>
      <w:r w:rsidR="005831B2">
        <w:rPr>
          <w:rFonts w:ascii="Arial" w:eastAsiaTheme="minorEastAsia" w:hAnsi="Arial" w:cs="Arial"/>
          <w:b/>
          <w:bCs/>
          <w:lang w:eastAsia="cs-CZ"/>
        </w:rPr>
        <w:t xml:space="preserve"> dnů od nabytí účinnosti smlouvy</w:t>
      </w:r>
      <w:r w:rsidR="00E635ED">
        <w:rPr>
          <w:rFonts w:ascii="Arial" w:eastAsiaTheme="minorEastAsia" w:hAnsi="Arial" w:cs="Arial"/>
          <w:b/>
          <w:bCs/>
          <w:lang w:eastAsia="cs-CZ"/>
        </w:rPr>
        <w:t>.</w:t>
      </w: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43C03820" w:rsidR="002239DD" w:rsidRPr="002239DD" w:rsidRDefault="00F6025A" w:rsidP="002239DD">
      <w:pPr>
        <w:ind w:left="720"/>
        <w:contextualSpacing/>
        <w:jc w:val="both"/>
        <w:rPr>
          <w:rFonts w:ascii="Arial" w:eastAsiaTheme="minorEastAsia" w:hAnsi="Arial" w:cs="Arial"/>
          <w:lang w:eastAsia="cs-CZ"/>
        </w:rPr>
      </w:pPr>
      <w:bookmarkStart w:id="24" w:name="_Hlk125718798"/>
      <w:r>
        <w:rPr>
          <w:rFonts w:ascii="Arial" w:eastAsiaTheme="minorEastAsia" w:hAnsi="Arial" w:cs="Arial"/>
          <w:b/>
          <w:bCs/>
          <w:lang w:val="en-US" w:eastAsia="cs-CZ"/>
        </w:rPr>
        <w:t>Dokončení propustku P6</w:t>
      </w:r>
      <w:r w:rsidR="00BD64F4">
        <w:rPr>
          <w:rFonts w:ascii="Arial" w:eastAsiaTheme="minorEastAsia" w:hAnsi="Arial" w:cs="Arial"/>
          <w:b/>
          <w:bCs/>
          <w:lang w:val="en-US" w:eastAsia="cs-CZ"/>
        </w:rPr>
        <w:t xml:space="preserve"> na polní cestě C14</w:t>
      </w:r>
      <w:r w:rsidR="002239DD" w:rsidRPr="002239DD">
        <w:rPr>
          <w:rFonts w:ascii="Arial" w:eastAsiaTheme="minorEastAsia" w:hAnsi="Arial" w:cs="Arial"/>
          <w:lang w:eastAsia="cs-CZ"/>
        </w:rPr>
        <w:t xml:space="preserve"> lhůta pro plnění do: </w:t>
      </w:r>
      <w:r w:rsidR="00243E61" w:rsidRPr="00243E61">
        <w:rPr>
          <w:rFonts w:ascii="Arial" w:eastAsiaTheme="minorEastAsia" w:hAnsi="Arial" w:cs="Arial"/>
          <w:b/>
          <w:bCs/>
          <w:lang w:eastAsia="cs-CZ"/>
        </w:rPr>
        <w:t>60 dnů</w:t>
      </w:r>
      <w:r w:rsidR="002239DD" w:rsidRPr="00243E61">
        <w:rPr>
          <w:rFonts w:ascii="Arial" w:eastAsiaTheme="minorEastAsia" w:hAnsi="Arial" w:cs="Arial"/>
          <w:b/>
          <w:bCs/>
          <w:lang w:eastAsia="cs-CZ"/>
        </w:rPr>
        <w:t xml:space="preserve"> </w:t>
      </w:r>
      <w:r w:rsidR="002239DD" w:rsidRPr="002239DD">
        <w:rPr>
          <w:rFonts w:ascii="Arial" w:eastAsiaTheme="minorEastAsia" w:hAnsi="Arial" w:cs="Arial"/>
          <w:b/>
          <w:bCs/>
          <w:lang w:eastAsia="cs-CZ"/>
        </w:rPr>
        <w:t>od nabytí účinnosti smlouvy</w:t>
      </w:r>
      <w:r w:rsidR="00E635ED">
        <w:rPr>
          <w:rFonts w:ascii="Arial" w:eastAsiaTheme="minorEastAsia" w:hAnsi="Arial" w:cs="Arial"/>
          <w:b/>
          <w:bCs/>
          <w:lang w:eastAsia="cs-CZ"/>
        </w:rPr>
        <w:t>.</w:t>
      </w:r>
    </w:p>
    <w:p w14:paraId="34CC27D1" w14:textId="4035EF61" w:rsidR="002239DD" w:rsidRPr="002239DD" w:rsidRDefault="008B5A81" w:rsidP="002239DD">
      <w:pPr>
        <w:ind w:left="720"/>
        <w:contextualSpacing/>
        <w:jc w:val="both"/>
        <w:rPr>
          <w:rFonts w:ascii="Arial" w:eastAsiaTheme="minorEastAsia" w:hAnsi="Arial" w:cs="Arial"/>
          <w:bCs/>
          <w:lang w:val="en-US" w:eastAsia="cs-CZ"/>
        </w:rPr>
      </w:pPr>
      <w:r>
        <w:rPr>
          <w:rFonts w:ascii="Arial" w:eastAsiaTheme="minorEastAsia" w:hAnsi="Arial" w:cs="Arial"/>
          <w:b/>
          <w:bCs/>
          <w:lang w:val="en-US" w:eastAsia="cs-CZ"/>
        </w:rPr>
        <w:t xml:space="preserve">Dokončení </w:t>
      </w:r>
      <w:r w:rsidR="00937CBA">
        <w:rPr>
          <w:rFonts w:ascii="Arial" w:eastAsiaTheme="minorEastAsia" w:hAnsi="Arial" w:cs="Arial"/>
          <w:b/>
          <w:bCs/>
          <w:lang w:val="en-US" w:eastAsia="cs-CZ"/>
        </w:rPr>
        <w:t xml:space="preserve">ochranné a podkladní vrstvy </w:t>
      </w:r>
      <w:r w:rsidR="00023F7D">
        <w:rPr>
          <w:rFonts w:ascii="Arial" w:eastAsiaTheme="minorEastAsia" w:hAnsi="Arial" w:cs="Arial"/>
          <w:b/>
          <w:bCs/>
          <w:lang w:val="en-US" w:eastAsia="cs-CZ"/>
        </w:rPr>
        <w:t>u C1</w:t>
      </w:r>
      <w:r w:rsidR="00A71D86">
        <w:rPr>
          <w:rFonts w:ascii="Arial" w:eastAsiaTheme="minorEastAsia" w:hAnsi="Arial" w:cs="Arial"/>
          <w:b/>
          <w:bCs/>
          <w:lang w:val="en-US" w:eastAsia="cs-CZ"/>
        </w:rPr>
        <w:t xml:space="preserve">4 </w:t>
      </w:r>
      <w:r w:rsidR="00F65BB2">
        <w:rPr>
          <w:rFonts w:ascii="Arial" w:eastAsiaTheme="minorEastAsia" w:hAnsi="Arial" w:cs="Arial"/>
          <w:b/>
          <w:bCs/>
          <w:lang w:val="en-US" w:eastAsia="cs-CZ"/>
        </w:rPr>
        <w:t xml:space="preserve">a C7a </w:t>
      </w:r>
      <w:r w:rsidR="002239DD" w:rsidRPr="002239DD">
        <w:rPr>
          <w:rFonts w:ascii="Arial" w:eastAsiaTheme="minorEastAsia" w:hAnsi="Arial" w:cs="Arial"/>
          <w:lang w:eastAsia="cs-CZ"/>
        </w:rPr>
        <w:t xml:space="preserve">lhůta pro plnění do: </w:t>
      </w:r>
      <w:r w:rsidR="00E05D7A" w:rsidRPr="00E56DD8">
        <w:rPr>
          <w:rFonts w:ascii="Arial" w:eastAsiaTheme="minorEastAsia" w:hAnsi="Arial" w:cs="Arial"/>
          <w:b/>
          <w:bCs/>
          <w:lang w:eastAsia="cs-CZ"/>
        </w:rPr>
        <w:t>1</w:t>
      </w:r>
      <w:r w:rsidR="006E5149">
        <w:rPr>
          <w:rFonts w:ascii="Arial" w:eastAsiaTheme="minorEastAsia" w:hAnsi="Arial" w:cs="Arial"/>
          <w:b/>
          <w:bCs/>
          <w:lang w:eastAsia="cs-CZ"/>
        </w:rPr>
        <w:t>0</w:t>
      </w:r>
      <w:r w:rsidR="00E56DD8" w:rsidRPr="00E56DD8">
        <w:rPr>
          <w:rFonts w:ascii="Arial" w:eastAsiaTheme="minorEastAsia" w:hAnsi="Arial" w:cs="Arial"/>
          <w:b/>
          <w:bCs/>
          <w:lang w:eastAsia="cs-CZ"/>
        </w:rPr>
        <w:t>0 dnů</w:t>
      </w:r>
      <w:r w:rsidR="002239DD" w:rsidRPr="002239DD">
        <w:rPr>
          <w:rFonts w:ascii="Arial" w:eastAsiaTheme="minorEastAsia" w:hAnsi="Arial" w:cs="Arial"/>
          <w:b/>
          <w:bCs/>
          <w:lang w:val="en-US" w:eastAsia="cs-CZ"/>
        </w:rPr>
        <w:t xml:space="preserve"> </w:t>
      </w:r>
      <w:r w:rsidR="002239DD" w:rsidRPr="002239DD">
        <w:rPr>
          <w:rFonts w:ascii="Arial" w:eastAsiaTheme="minorEastAsia" w:hAnsi="Arial" w:cs="Arial"/>
          <w:b/>
          <w:bCs/>
          <w:lang w:eastAsia="cs-CZ"/>
        </w:rPr>
        <w:t>od nabytí účinnosti smlouvy</w:t>
      </w:r>
      <w:r w:rsidR="00E635ED">
        <w:rPr>
          <w:rFonts w:ascii="Arial" w:eastAsiaTheme="minorEastAsia" w:hAnsi="Arial" w:cs="Arial"/>
          <w:b/>
          <w:bCs/>
          <w:lang w:eastAsia="cs-CZ"/>
        </w:rPr>
        <w:t>.</w:t>
      </w:r>
    </w:p>
    <w:bookmarkEnd w:id="24"/>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 xml:space="preserve">6. Žádost o kolaudaci podává u stavebního nebo speciálního úřadu objednatel. </w:t>
      </w:r>
      <w:r w:rsidRPr="00187255">
        <w:rPr>
          <w:rFonts w:ascii="Arial" w:eastAsiaTheme="minorEastAsia" w:hAnsi="Arial" w:cs="Arial"/>
          <w:b/>
          <w:bCs/>
          <w:lang w:eastAsia="cs-CZ"/>
        </w:rPr>
        <w:t>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w:t>
      </w:r>
      <w:r w:rsidRPr="00594BBC">
        <w:rPr>
          <w:rFonts w:ascii="Arial" w:hAnsi="Arial" w:cs="Arial"/>
        </w:rPr>
        <w:lastRenderedPageBreak/>
        <w:t xml:space="preserve">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5"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5"/>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6" w:name="_Hlk36121733"/>
      <w:r w:rsidR="001B686F" w:rsidRPr="008C7AB0">
        <w:rPr>
          <w:rFonts w:ascii="Arial" w:hAnsi="Arial" w:cs="Arial"/>
        </w:rPr>
        <w:t>vad a nedodělků z přejímacího řízení nebo vydáním kolaudačního souhlasu (rozhodující je okolnost, která nastane dříve).</w:t>
      </w:r>
      <w:bookmarkEnd w:id="26"/>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 xml:space="preserve">bezodkladně informovat </w:t>
      </w:r>
      <w:r w:rsidRPr="00594BBC">
        <w:rPr>
          <w:rFonts w:ascii="Arial" w:hAnsi="Arial" w:cs="Arial"/>
        </w:rPr>
        <w:lastRenderedPageBreak/>
        <w:t>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7"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7"/>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A136A1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212833">
        <w:rPr>
          <w:rFonts w:ascii="Arial" w:hAnsi="Arial" w:cs="Arial"/>
          <w:b/>
          <w:bCs/>
        </w:rPr>
        <w:t xml:space="preserve">ve výši </w:t>
      </w:r>
      <w:r w:rsidR="00A062AB" w:rsidRPr="00212833">
        <w:rPr>
          <w:rFonts w:ascii="Arial" w:hAnsi="Arial" w:cs="Arial"/>
          <w:b/>
          <w:bCs/>
        </w:rPr>
        <w:t xml:space="preserve">9,0mil </w:t>
      </w:r>
      <w:r w:rsidRPr="00212833">
        <w:rPr>
          <w:rFonts w:ascii="Arial" w:hAnsi="Arial" w:cs="Arial"/>
          <w:b/>
          <w:bCs/>
        </w:rPr>
        <w:t>Kč</w:t>
      </w:r>
      <w:r w:rsidRPr="00A062AB">
        <w:rPr>
          <w:rFonts w:ascii="Arial" w:hAnsi="Arial" w:cs="Arial"/>
          <w:bCs/>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w:t>
      </w:r>
      <w:r w:rsidRPr="0054723C">
        <w:rPr>
          <w:rFonts w:ascii="Arial" w:hAnsi="Arial" w:cs="Arial"/>
        </w:rPr>
        <w:lastRenderedPageBreak/>
        <w:t>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37F51EA" w14:textId="0083069B" w:rsidR="00DA3E16" w:rsidRPr="004D4505" w:rsidRDefault="001F3878" w:rsidP="004D4505">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6A3CC0C7" w14:textId="5B8CD4FB" w:rsidR="003E578B" w:rsidRPr="004D4505" w:rsidRDefault="00F81870" w:rsidP="00DC1BEB">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8"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9"/>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ins w:id="30" w:author="Králová Alžběta Ing." w:date="2023-02-16T09:35:00Z">
        <w:r w:rsidR="00F56592">
          <w:rPr>
            <w:rFonts w:ascii="Arial" w:hAnsi="Arial" w:cs="Arial"/>
          </w:rPr>
          <w:t xml:space="preserve"> </w:t>
        </w:r>
      </w:ins>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44D37EB2"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vyzvat objednatele ke kontrole a prověření prací, které v dalším postupu budou zakryty nebo se stanou nepřístupnými (postačí zápis ve stavebním deníku). </w:t>
      </w:r>
      <w:bookmarkStart w:id="31" w:name="_Hlk16773999"/>
      <w:r w:rsidR="00AC63F3" w:rsidRPr="00AC63F3">
        <w:rPr>
          <w:rFonts w:ascii="Arial" w:hAnsi="Arial" w:cs="Arial"/>
        </w:rPr>
        <w:t xml:space="preserve">Kontroly se mohou účastnit i zaměstnanci objednatele zařazení v Oddělení investičních činností. </w:t>
      </w:r>
      <w:bookmarkEnd w:id="31"/>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2" w:name="_Hlk16774061"/>
      <w:r w:rsidR="00AC63F3" w:rsidRPr="00AC63F3">
        <w:rPr>
          <w:rFonts w:ascii="Arial" w:hAnsi="Arial" w:cs="Arial"/>
        </w:rPr>
        <w:t>Kontrolních dnů se mohou účastnit i zaměstnanci objednatele zařazení v Oddělení investičních činností.</w:t>
      </w:r>
      <w:bookmarkEnd w:id="32"/>
    </w:p>
    <w:p w14:paraId="745AA13A" w14:textId="294C74F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FC7304">
        <w:rPr>
          <w:rFonts w:ascii="Arial" w:hAnsi="Arial" w:cs="Arial"/>
          <w:highlight w:val="yellow"/>
        </w:rPr>
        <w:t>V</w:t>
      </w:r>
      <w:r w:rsidR="00950A27" w:rsidRPr="001A1A4A">
        <w:rPr>
          <w:rFonts w:ascii="Arial" w:hAnsi="Arial" w:cs="Arial"/>
          <w:highlight w:val="yellow"/>
        </w:rPr>
        <w:t>ariantně:</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E168419"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201D6D" w:rsidRPr="00201D6D">
        <w:rPr>
          <w:rFonts w:ascii="Arial" w:hAnsi="Arial" w:cs="Arial"/>
          <w:lang w:val="en-US"/>
        </w:rPr>
        <w:t>Ústecký kraj,</w:t>
      </w:r>
      <w:r w:rsidRPr="00201D6D">
        <w:rPr>
          <w:rFonts w:ascii="Arial" w:hAnsi="Arial" w:cs="Arial"/>
          <w:lang w:val="en-US"/>
        </w:rPr>
        <w:t xml:space="preserve"> Pobočka </w:t>
      </w:r>
      <w:r w:rsidR="00201D6D" w:rsidRPr="00201D6D">
        <w:rPr>
          <w:rFonts w:ascii="Arial" w:hAnsi="Arial" w:cs="Arial"/>
          <w:lang w:val="en-US"/>
        </w:rPr>
        <w:t>Děčín</w:t>
      </w:r>
      <w:r w:rsidRPr="00594BBC">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0EE270E"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3" w:name="_Hlk40281101"/>
      <w:r w:rsidRPr="00F56592">
        <w:rPr>
          <w:rFonts w:ascii="Arial" w:hAnsi="Arial" w:cs="Arial"/>
        </w:rPr>
        <w:t xml:space="preserve">Objednatel je povinen nejpozději do 5 pracovních dnů ode dne </w:t>
      </w:r>
      <w:bookmarkStart w:id="34" w:name="_Hlk18500891"/>
      <w:r w:rsidRPr="00F56592">
        <w:rPr>
          <w:rFonts w:ascii="Arial" w:hAnsi="Arial" w:cs="Arial"/>
        </w:rPr>
        <w:t>nabytí právní moci kolaudačního souhlasu/rozhodnutí zahájit přejímací řízení a řádně v něm pokračovat.</w:t>
      </w:r>
      <w:bookmarkEnd w:id="34"/>
    </w:p>
    <w:bookmarkEnd w:id="33"/>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7D4C4A89"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CB1B91">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5"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5"/>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w:t>
      </w:r>
      <w:r w:rsidRPr="00594BBC">
        <w:rPr>
          <w:rFonts w:cs="Arial"/>
          <w:b w:val="0"/>
          <w:szCs w:val="22"/>
          <w:u w:val="none"/>
        </w:rPr>
        <w:lastRenderedPageBreak/>
        <w:t xml:space="preserve">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6" w:name="_Ref376427534"/>
      <w:r w:rsidRPr="00594BBC">
        <w:rPr>
          <w:rFonts w:cs="Arial"/>
          <w:b w:val="0"/>
          <w:szCs w:val="22"/>
          <w:u w:val="none"/>
        </w:rPr>
        <w:t>Staveniště bylo vyklizeno a případné úpravy okolí byly provedeny do 15 kalendářních dnů po předání a převzetí díla.</w:t>
      </w:r>
      <w:bookmarkEnd w:id="36"/>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ins w:id="37" w:author="Králová Alžběta Ing." w:date="2023-02-17T08:44:00Z">
        <w:r w:rsidR="00DA3E16">
          <w:rPr>
            <w:rFonts w:ascii="Arial" w:hAnsi="Arial" w:cs="Arial"/>
          </w:rPr>
          <w:t xml:space="preserve"> </w:t>
        </w:r>
      </w:ins>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1C44F90" w14:textId="7A953C84" w:rsidR="00E24F14" w:rsidRPr="002655E4" w:rsidRDefault="00395F22" w:rsidP="002655E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6B0EA9EC" w:rsidR="00E73632" w:rsidRPr="002655E4" w:rsidRDefault="007637B1" w:rsidP="00050E94">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500DB8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F81870" w:rsidRPr="0054723C">
        <w:rPr>
          <w:rFonts w:ascii="Arial" w:hAnsi="Arial" w:cs="Arial"/>
          <w:b/>
          <w:bCs/>
          <w:highlight w:val="yellow"/>
          <w:lang w:val="en-US"/>
        </w:rPr>
        <w:t>[DOPLNIT]</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71FDD8E2" w:rsidR="00DC7E4C" w:rsidRPr="00BA0103" w:rsidRDefault="00DC7E4C" w:rsidP="00DC7E4C">
      <w:pPr>
        <w:pStyle w:val="Odstavecseseznamem"/>
        <w:numPr>
          <w:ilvl w:val="0"/>
          <w:numId w:val="31"/>
        </w:numPr>
        <w:jc w:val="both"/>
        <w:rPr>
          <w:rFonts w:ascii="Arial" w:hAnsi="Arial" w:cs="Arial"/>
        </w:rPr>
      </w:pPr>
      <w:bookmarkStart w:id="39" w:name="_Ref376379662"/>
      <w:r w:rsidRPr="00594BBC">
        <w:rPr>
          <w:rFonts w:ascii="Arial" w:hAnsi="Arial" w:cs="Arial"/>
        </w:rPr>
        <w:t xml:space="preserve">Zhotovitel se zavazuje uhradit smluvní pokutu ve výši </w:t>
      </w:r>
      <w:r w:rsidR="002E0339">
        <w:rPr>
          <w:rFonts w:ascii="Arial" w:hAnsi="Arial" w:cs="Arial"/>
        </w:rPr>
        <w:t xml:space="preserve">0,9% </w:t>
      </w:r>
      <w:r w:rsidRPr="00594BBC">
        <w:rPr>
          <w:rFonts w:ascii="Arial" w:hAnsi="Arial" w:cs="Arial"/>
        </w:rPr>
        <w:t xml:space="preserve">z celkové ceny díla bez </w:t>
      </w:r>
      <w:r w:rsidRPr="00BA0103">
        <w:rPr>
          <w:rFonts w:ascii="Arial" w:hAnsi="Arial" w:cs="Arial"/>
        </w:rPr>
        <w:t xml:space="preserve">DPH za každý i započatý kalendářní den prodlení </w:t>
      </w:r>
      <w:r w:rsidR="00D515F8" w:rsidRPr="00BA0103">
        <w:rPr>
          <w:rFonts w:ascii="Arial" w:hAnsi="Arial" w:cs="Arial"/>
        </w:rPr>
        <w:t>lhůty</w:t>
      </w:r>
      <w:r w:rsidRPr="00BA0103">
        <w:rPr>
          <w:rFonts w:ascii="Arial" w:hAnsi="Arial" w:cs="Arial"/>
        </w:rPr>
        <w:t xml:space="preserve"> zahájení prací dle této smlouvy.</w:t>
      </w:r>
    </w:p>
    <w:p w14:paraId="2A11F93B" w14:textId="769E10AE" w:rsidR="00DC7E4C" w:rsidRPr="00BA0103" w:rsidRDefault="00DC7E4C" w:rsidP="00DC7E4C">
      <w:pPr>
        <w:pStyle w:val="Odstavecseseznamem"/>
        <w:numPr>
          <w:ilvl w:val="0"/>
          <w:numId w:val="31"/>
        </w:numPr>
        <w:jc w:val="both"/>
        <w:rPr>
          <w:rFonts w:ascii="Arial" w:hAnsi="Arial" w:cs="Arial"/>
        </w:rPr>
      </w:pPr>
      <w:r w:rsidRPr="00BA0103">
        <w:rPr>
          <w:rFonts w:ascii="Arial" w:hAnsi="Arial" w:cs="Arial"/>
        </w:rPr>
        <w:t xml:space="preserve">Zhotovitel se zavazuje uhradit smluvní pokutu ve výši </w:t>
      </w:r>
      <w:r w:rsidR="0049285F" w:rsidRPr="00BA0103">
        <w:rPr>
          <w:rFonts w:ascii="Arial" w:hAnsi="Arial" w:cs="Arial"/>
        </w:rPr>
        <w:t xml:space="preserve">0,5% </w:t>
      </w:r>
      <w:r w:rsidRPr="00BA0103">
        <w:rPr>
          <w:rFonts w:ascii="Arial" w:hAnsi="Arial" w:cs="Arial"/>
        </w:rPr>
        <w:t>z celkové ceny díla bez DPH</w:t>
      </w:r>
      <w:r w:rsidRPr="00BA0103" w:rsidDel="00275DB5">
        <w:rPr>
          <w:rFonts w:ascii="Arial" w:hAnsi="Arial" w:cs="Arial"/>
        </w:rPr>
        <w:t xml:space="preserve"> </w:t>
      </w:r>
      <w:r w:rsidRPr="00BA0103">
        <w:rPr>
          <w:rFonts w:ascii="Arial" w:hAnsi="Arial" w:cs="Arial"/>
        </w:rPr>
        <w:t xml:space="preserve">za každý i započatý kalendářní den prodlení s dílčími </w:t>
      </w:r>
      <w:r w:rsidR="00D515F8" w:rsidRPr="00BA0103">
        <w:rPr>
          <w:rFonts w:ascii="Arial" w:hAnsi="Arial" w:cs="Arial"/>
        </w:rPr>
        <w:t>lhůtami</w:t>
      </w:r>
      <w:r w:rsidR="00DA3E16" w:rsidRPr="00BA0103">
        <w:rPr>
          <w:rFonts w:ascii="Arial" w:hAnsi="Arial" w:cs="Arial"/>
        </w:rPr>
        <w:t xml:space="preserve"> </w:t>
      </w:r>
      <w:r w:rsidRPr="00BA0103">
        <w:rPr>
          <w:rFonts w:ascii="Arial" w:hAnsi="Arial" w:cs="Arial"/>
        </w:rPr>
        <w:t xml:space="preserve">jednotlivých fází stavby dle této smlouvy. </w:t>
      </w:r>
    </w:p>
    <w:p w14:paraId="0E9327B3" w14:textId="795D67B3"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BA0103">
        <w:rPr>
          <w:rFonts w:ascii="Arial" w:hAnsi="Arial" w:cs="Arial"/>
        </w:rPr>
        <w:t>0,5%</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AB128A1"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BA0103">
        <w:rPr>
          <w:rFonts w:ascii="Arial" w:hAnsi="Arial" w:cs="Arial"/>
        </w:rPr>
        <w:t xml:space="preserve">1%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77DB3910" w:rsidR="00DC7E4C" w:rsidRPr="00DC1BEB" w:rsidRDefault="00F81870" w:rsidP="00DC1BEB">
      <w:pPr>
        <w:pStyle w:val="Odstavecseseznamem"/>
        <w:numPr>
          <w:ilvl w:val="0"/>
          <w:numId w:val="31"/>
        </w:numPr>
        <w:jc w:val="both"/>
        <w:rPr>
          <w:rFonts w:ascii="Arial" w:hAnsi="Arial" w:cs="Arial"/>
          <w:lang w:val="x-none"/>
        </w:rPr>
      </w:pPr>
      <w:bookmarkStart w:id="40" w:name="_Hlk72322488"/>
      <w:bookmarkStart w:id="41"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BA0103">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0"/>
      <w:bookmarkEnd w:id="41"/>
    </w:p>
    <w:bookmarkEnd w:id="39"/>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lastRenderedPageBreak/>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28A5F36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2B6703">
        <w:rPr>
          <w:rFonts w:ascii="Arial" w:hAnsi="Arial" w:cs="Arial"/>
        </w:rPr>
        <w:t>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7E79FB2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2B6703">
        <w:rPr>
          <w:rFonts w:ascii="Arial" w:hAnsi="Arial" w:cs="Arial"/>
        </w:rPr>
        <w:t>9</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FFBC0AF" w14:textId="4068CB7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2B6703">
        <w:rPr>
          <w:rFonts w:ascii="Arial" w:hAnsi="Arial" w:cs="Arial"/>
        </w:rPr>
        <w:t>9</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81BF4AE" w14:textId="693F22B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2B6703">
        <w:rPr>
          <w:rFonts w:ascii="Arial" w:hAnsi="Arial" w:cs="Arial"/>
        </w:rPr>
        <w:t>9</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4386A1C2" w14:textId="3096D95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8569F2">
        <w:rPr>
          <w:rFonts w:ascii="Arial" w:hAnsi="Arial" w:cs="Arial"/>
        </w:rPr>
        <w:t>20</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povinnosti.</w:t>
      </w:r>
    </w:p>
    <w:p w14:paraId="1EF8748F" w14:textId="292D0C0E"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8569F2">
        <w:rPr>
          <w:rFonts w:ascii="Arial" w:hAnsi="Arial" w:cs="Arial"/>
        </w:rPr>
        <w:t>9</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42"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4A9D5A03" w:rsidR="00E73632" w:rsidRPr="008569F2" w:rsidRDefault="001F7A38" w:rsidP="008569F2">
      <w:pPr>
        <w:pStyle w:val="Odstavecseseznamem"/>
        <w:numPr>
          <w:ilvl w:val="0"/>
          <w:numId w:val="31"/>
        </w:numPr>
        <w:jc w:val="both"/>
        <w:rPr>
          <w:rFonts w:ascii="Arial" w:hAnsi="Arial" w:cs="Arial"/>
        </w:rPr>
      </w:pPr>
      <w:bookmarkStart w:id="43"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w:t>
      </w:r>
      <w:r w:rsidRPr="001D4255">
        <w:rPr>
          <w:rFonts w:ascii="Arial" w:hAnsi="Arial" w:cs="Arial"/>
        </w:rPr>
        <w:lastRenderedPageBreak/>
        <w:t>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bookmarkEnd w:id="43"/>
      <w:bookmarkEnd w:id="42"/>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w:t>
      </w:r>
      <w:r w:rsidRPr="0054723C">
        <w:rPr>
          <w:rFonts w:ascii="Arial" w:hAnsi="Arial" w:cs="Arial"/>
        </w:rPr>
        <w:lastRenderedPageBreak/>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60C6A15E" w:rsidR="00BF3698" w:rsidRPr="00B712D9" w:rsidRDefault="0086088C" w:rsidP="00B712D9">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513EEBA1" w14:textId="2038636B" w:rsidR="008569F2" w:rsidRPr="00B712D9" w:rsidRDefault="00943F4A" w:rsidP="00B712D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5"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5"/>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6C21E901"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8569F2">
        <w:rPr>
          <w:rFonts w:ascii="Arial" w:hAnsi="Arial" w:cs="Arial"/>
        </w:rPr>
        <w:t>Ing. Andrea Beranová, odborný rada, Pobočka Děčín</w:t>
      </w:r>
    </w:p>
    <w:p w14:paraId="69C8E8E3" w14:textId="1ADD12C3"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8569F2">
        <w:rPr>
          <w:rFonts w:ascii="Arial" w:hAnsi="Arial" w:cs="Arial"/>
        </w:rPr>
        <w:t xml:space="preserve">                       +420 721 451 254</w:t>
      </w:r>
    </w:p>
    <w:p w14:paraId="5B9B4C84" w14:textId="66EA6F16"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8569F2">
        <w:rPr>
          <w:rFonts w:ascii="Arial" w:hAnsi="Arial" w:cs="Arial"/>
        </w:rPr>
        <w:t xml:space="preserve">                      a.beranova1@spucr.cz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2E44DA83" w14:textId="2E4282B6" w:rsidR="00050E94" w:rsidRPr="00B712D9" w:rsidRDefault="00C72B3E" w:rsidP="00B712D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6" w:name="_Hlk125972258"/>
      <w:r>
        <w:rPr>
          <w:rFonts w:ascii="Arial" w:hAnsi="Arial" w:cs="Arial"/>
        </w:rPr>
        <w:t xml:space="preserve">Zhotovitel podpisem této Smlouvy bere na vědomí, že </w:t>
      </w:r>
      <w:bookmarkEnd w:id="46"/>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w:t>
      </w:r>
      <w:r w:rsidRPr="0054723C">
        <w:rPr>
          <w:rFonts w:ascii="Arial" w:hAnsi="Arial" w:cs="Arial"/>
        </w:rPr>
        <w:lastRenderedPageBreak/>
        <w:t xml:space="preserve">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7"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3FCB437F"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6D7BCD">
        <w:rPr>
          <w:rFonts w:ascii="Arial" w:hAnsi="Arial" w:cs="Arial"/>
          <w:lang w:val="en-US"/>
        </w:rPr>
        <w:t>[</w:t>
      </w:r>
      <w:r w:rsidRPr="008569F2">
        <w:rPr>
          <w:rFonts w:ascii="Arial" w:hAnsi="Arial" w:cs="Arial"/>
          <w:lang w:val="en-US"/>
        </w:rPr>
        <w:t>30.6.</w:t>
      </w:r>
      <w:r w:rsidR="008569F2" w:rsidRPr="008569F2">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7"/>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E09EE66" w14:textId="2054EAA1" w:rsidR="00661ABF" w:rsidRPr="002C647C" w:rsidRDefault="00943F4A" w:rsidP="002C647C">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2C647C">
        <w:rPr>
          <w:rFonts w:ascii="Arial" w:hAnsi="Arial" w:cs="Arial"/>
        </w:rPr>
        <w:t xml:space="preserve"> </w:t>
      </w:r>
      <w:r w:rsidR="00425E0C" w:rsidRPr="002C647C">
        <w:rPr>
          <w:rFonts w:ascii="Arial" w:hAnsi="Arial" w:cs="Arial"/>
        </w:rPr>
        <w:t>K prověření mocnosti finální vrstvy provede zhotovitel na své náklady kontrolní vrty v</w:t>
      </w:r>
      <w:r w:rsidR="00DA3E16" w:rsidRPr="002C647C">
        <w:rPr>
          <w:rFonts w:ascii="Arial" w:hAnsi="Arial" w:cs="Arial"/>
        </w:rPr>
        <w:t> </w:t>
      </w:r>
      <w:r w:rsidR="00425E0C" w:rsidRPr="002C647C">
        <w:rPr>
          <w:rFonts w:ascii="Arial" w:hAnsi="Arial" w:cs="Arial"/>
        </w:rPr>
        <w:t>místech</w:t>
      </w:r>
      <w:r w:rsidR="00DA3E16" w:rsidRPr="002C647C">
        <w:rPr>
          <w:rFonts w:ascii="Arial" w:hAnsi="Arial" w:cs="Arial"/>
        </w:rPr>
        <w:t>,</w:t>
      </w:r>
      <w:r w:rsidR="00425E0C" w:rsidRPr="002C647C">
        <w:rPr>
          <w:rFonts w:ascii="Arial" w:hAnsi="Arial" w:cs="Arial"/>
        </w:rPr>
        <w:t xml:space="preserve"> kde určí objednatel, a to nejméně 2x na 500 m délky u cest s povrchem z asfaltové směsi.</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9" w:name="_Hlk13049894"/>
      <w:bookmarkStart w:id="5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1" w:name="_Hlk13049910"/>
      <w:bookmarkEnd w:id="4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50"/>
    <w:bookmarkEnd w:id="5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43541A93" w14:textId="1125A533" w:rsidR="006A0E3A" w:rsidRPr="00B712D9" w:rsidRDefault="00FB5AD6" w:rsidP="001216DB">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lastRenderedPageBreak/>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752D5145" w14:textId="6ED0595D" w:rsidR="002F7F93" w:rsidRDefault="0044414A" w:rsidP="00916165">
            <w:pPr>
              <w:rPr>
                <w:rFonts w:ascii="Arial" w:hAnsi="Arial" w:cs="Arial"/>
                <w:b/>
                <w:bCs/>
              </w:rPr>
            </w:pPr>
            <w:r>
              <w:rPr>
                <w:rFonts w:ascii="Arial" w:hAnsi="Arial" w:cs="Arial"/>
                <w:b/>
                <w:bCs/>
              </w:rPr>
              <w:t>Ing</w:t>
            </w:r>
            <w:r w:rsidR="00A506F3">
              <w:rPr>
                <w:rFonts w:ascii="Arial" w:hAnsi="Arial" w:cs="Arial"/>
                <w:b/>
                <w:bCs/>
              </w:rPr>
              <w:t>.</w:t>
            </w:r>
            <w:r>
              <w:rPr>
                <w:rFonts w:ascii="Arial" w:hAnsi="Arial" w:cs="Arial"/>
                <w:b/>
                <w:bCs/>
              </w:rPr>
              <w:t xml:space="preserve"> Pavel Pojer</w:t>
            </w:r>
          </w:p>
          <w:p w14:paraId="4A0149EF" w14:textId="0538E02E" w:rsidR="00A506F3" w:rsidRDefault="00700D74" w:rsidP="00916165">
            <w:pPr>
              <w:rPr>
                <w:rFonts w:ascii="Arial" w:hAnsi="Arial" w:cs="Arial"/>
                <w:b/>
                <w:bCs/>
              </w:rPr>
            </w:pPr>
            <w:r>
              <w:rPr>
                <w:rFonts w:ascii="Arial" w:hAnsi="Arial" w:cs="Arial"/>
                <w:b/>
                <w:bCs/>
              </w:rPr>
              <w:t>ř</w:t>
            </w:r>
            <w:r w:rsidR="00A506F3">
              <w:rPr>
                <w:rFonts w:ascii="Arial" w:hAnsi="Arial" w:cs="Arial"/>
                <w:b/>
                <w:bCs/>
              </w:rPr>
              <w:t xml:space="preserve">editel </w:t>
            </w:r>
            <w:r w:rsidRPr="00700D74">
              <w:rPr>
                <w:rFonts w:ascii="Arial" w:hAnsi="Arial" w:cs="Arial"/>
                <w:b/>
                <w:bCs/>
              </w:rPr>
              <w:t>Krajského pozemkového úřadu pro Ústecký kraj</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rsidSect="00B438C4">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3969" w14:textId="77777777" w:rsidR="00B438C4" w:rsidRDefault="00B438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6DE4" w14:textId="77777777" w:rsidR="00B438C4" w:rsidRDefault="00B438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C692" w14:textId="77777777" w:rsidR="00B438C4" w:rsidRDefault="00B438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274C0236" w:rsidR="00D8336D" w:rsidRPr="00594BBC" w:rsidRDefault="00D8336D">
    <w:pPr>
      <w:pStyle w:val="Zhlav"/>
      <w:rPr>
        <w:rFonts w:ascii="Arial" w:hAnsi="Arial" w:cs="Arial"/>
      </w:rPr>
    </w:pPr>
    <w:r>
      <w:tab/>
    </w:r>
    <w:r w:rsidR="00B438C4">
      <w:tab/>
    </w:r>
    <w:r w:rsidRPr="00594BBC">
      <w:rPr>
        <w:rFonts w:ascii="Arial" w:hAnsi="Arial" w:cs="Arial"/>
      </w:rPr>
      <w:t>Č.j. objednatele:</w:t>
    </w:r>
  </w:p>
  <w:p w14:paraId="0B93CA1E" w14:textId="01F54A7A" w:rsidR="00D8336D" w:rsidRPr="00594BBC" w:rsidRDefault="00B438C4" w:rsidP="00B438C4">
    <w:pPr>
      <w:pStyle w:val="Zhlav"/>
      <w:rPr>
        <w:rFonts w:ascii="Arial" w:hAnsi="Arial" w:cs="Arial"/>
      </w:rPr>
    </w:pPr>
    <w:r>
      <w:rPr>
        <w:rFonts w:ascii="Arial" w:hAnsi="Arial" w:cs="Arial"/>
      </w:rPr>
      <w:tab/>
    </w:r>
    <w:r>
      <w:rPr>
        <w:rFonts w:ascii="Arial" w:hAnsi="Arial" w:cs="Arial"/>
      </w:rPr>
      <w:ptab w:relativeTo="margin" w:alignment="right" w:leader="none"/>
    </w:r>
    <w:r>
      <w:rPr>
        <w:rFonts w:ascii="Arial" w:hAnsi="Arial" w:cs="Arial"/>
      </w:rPr>
      <w:t>UID dokumentu:</w:t>
    </w:r>
    <w:r w:rsidR="00D8336D" w:rsidRPr="00594BBC">
      <w:rPr>
        <w:rFonts w:ascii="Arial" w:hAnsi="Arial" w:cs="Arial"/>
      </w:rPr>
      <w:tab/>
    </w:r>
    <w:r>
      <w:rPr>
        <w:rFonts w:ascii="Arial" w:hAnsi="Arial" w:cs="Arial"/>
      </w:rPr>
      <w:ptab w:relativeTo="margin" w:alignment="right" w:leader="none"/>
    </w:r>
    <w:r w:rsidR="00D8336D" w:rsidRPr="00594BBC">
      <w:rPr>
        <w:rFonts w:ascii="Arial" w:hAnsi="Arial" w:cs="Arial"/>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D7BD" w14:textId="77777777" w:rsidR="00B438C4" w:rsidRDefault="00B438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53CE"/>
    <w:rsid w:val="00011866"/>
    <w:rsid w:val="00014DFF"/>
    <w:rsid w:val="00021D46"/>
    <w:rsid w:val="00023F7D"/>
    <w:rsid w:val="000246D6"/>
    <w:rsid w:val="00031368"/>
    <w:rsid w:val="00031BB1"/>
    <w:rsid w:val="00032B6F"/>
    <w:rsid w:val="00037097"/>
    <w:rsid w:val="00041866"/>
    <w:rsid w:val="00042305"/>
    <w:rsid w:val="000453FC"/>
    <w:rsid w:val="00050E94"/>
    <w:rsid w:val="000559CD"/>
    <w:rsid w:val="00057F5D"/>
    <w:rsid w:val="0006252D"/>
    <w:rsid w:val="0006589D"/>
    <w:rsid w:val="0007027E"/>
    <w:rsid w:val="000711AF"/>
    <w:rsid w:val="000735AF"/>
    <w:rsid w:val="00080D4E"/>
    <w:rsid w:val="00090A38"/>
    <w:rsid w:val="00092614"/>
    <w:rsid w:val="00095434"/>
    <w:rsid w:val="0009667F"/>
    <w:rsid w:val="000B4D43"/>
    <w:rsid w:val="000C068C"/>
    <w:rsid w:val="000C44DE"/>
    <w:rsid w:val="000C5534"/>
    <w:rsid w:val="000D2ECE"/>
    <w:rsid w:val="000E2E39"/>
    <w:rsid w:val="00103202"/>
    <w:rsid w:val="001216DB"/>
    <w:rsid w:val="001304D2"/>
    <w:rsid w:val="00132638"/>
    <w:rsid w:val="00133B3A"/>
    <w:rsid w:val="00133FD7"/>
    <w:rsid w:val="00140A1A"/>
    <w:rsid w:val="0014530C"/>
    <w:rsid w:val="001461AB"/>
    <w:rsid w:val="001529B2"/>
    <w:rsid w:val="00154381"/>
    <w:rsid w:val="001557DF"/>
    <w:rsid w:val="001574EC"/>
    <w:rsid w:val="0017223B"/>
    <w:rsid w:val="00182861"/>
    <w:rsid w:val="0018578F"/>
    <w:rsid w:val="00187255"/>
    <w:rsid w:val="001A46FA"/>
    <w:rsid w:val="001B530C"/>
    <w:rsid w:val="001B686F"/>
    <w:rsid w:val="001C5C37"/>
    <w:rsid w:val="001D2503"/>
    <w:rsid w:val="001E3AD2"/>
    <w:rsid w:val="001E4D0C"/>
    <w:rsid w:val="001E5555"/>
    <w:rsid w:val="001E7125"/>
    <w:rsid w:val="001F3878"/>
    <w:rsid w:val="001F7A38"/>
    <w:rsid w:val="001F7F5E"/>
    <w:rsid w:val="00201D6D"/>
    <w:rsid w:val="00205191"/>
    <w:rsid w:val="00212833"/>
    <w:rsid w:val="002239DD"/>
    <w:rsid w:val="0023353E"/>
    <w:rsid w:val="00243E61"/>
    <w:rsid w:val="002441E2"/>
    <w:rsid w:val="002449A1"/>
    <w:rsid w:val="00244C1D"/>
    <w:rsid w:val="00245C7B"/>
    <w:rsid w:val="002655E4"/>
    <w:rsid w:val="0027416E"/>
    <w:rsid w:val="00274C77"/>
    <w:rsid w:val="002903FB"/>
    <w:rsid w:val="002906C9"/>
    <w:rsid w:val="0029535F"/>
    <w:rsid w:val="002A0E91"/>
    <w:rsid w:val="002A2E4F"/>
    <w:rsid w:val="002A431A"/>
    <w:rsid w:val="002A4ABF"/>
    <w:rsid w:val="002B6703"/>
    <w:rsid w:val="002C647C"/>
    <w:rsid w:val="002E0339"/>
    <w:rsid w:val="002E08DD"/>
    <w:rsid w:val="002F7F93"/>
    <w:rsid w:val="003015F1"/>
    <w:rsid w:val="00304A3D"/>
    <w:rsid w:val="00306BF4"/>
    <w:rsid w:val="003078C0"/>
    <w:rsid w:val="00312ED6"/>
    <w:rsid w:val="00325832"/>
    <w:rsid w:val="00330953"/>
    <w:rsid w:val="00332612"/>
    <w:rsid w:val="00335D1A"/>
    <w:rsid w:val="003373DB"/>
    <w:rsid w:val="003426A5"/>
    <w:rsid w:val="00346559"/>
    <w:rsid w:val="0034744B"/>
    <w:rsid w:val="00350B9E"/>
    <w:rsid w:val="00356ADA"/>
    <w:rsid w:val="003701E8"/>
    <w:rsid w:val="00381351"/>
    <w:rsid w:val="00393C99"/>
    <w:rsid w:val="00394EE3"/>
    <w:rsid w:val="00395F22"/>
    <w:rsid w:val="003A0D1F"/>
    <w:rsid w:val="003B3EF5"/>
    <w:rsid w:val="003C2341"/>
    <w:rsid w:val="003D21B7"/>
    <w:rsid w:val="003D7879"/>
    <w:rsid w:val="003E3A4F"/>
    <w:rsid w:val="003E578B"/>
    <w:rsid w:val="003E67A6"/>
    <w:rsid w:val="00414852"/>
    <w:rsid w:val="00416B9C"/>
    <w:rsid w:val="00423C70"/>
    <w:rsid w:val="00425E0C"/>
    <w:rsid w:val="004322D2"/>
    <w:rsid w:val="00443AC5"/>
    <w:rsid w:val="0044414A"/>
    <w:rsid w:val="00452208"/>
    <w:rsid w:val="00456E78"/>
    <w:rsid w:val="00457719"/>
    <w:rsid w:val="00463206"/>
    <w:rsid w:val="00475267"/>
    <w:rsid w:val="00484897"/>
    <w:rsid w:val="0049285F"/>
    <w:rsid w:val="00495A8D"/>
    <w:rsid w:val="00496C2D"/>
    <w:rsid w:val="004972C6"/>
    <w:rsid w:val="004A51FA"/>
    <w:rsid w:val="004B6B1F"/>
    <w:rsid w:val="004C043C"/>
    <w:rsid w:val="004C1D10"/>
    <w:rsid w:val="004C5E36"/>
    <w:rsid w:val="004D19FE"/>
    <w:rsid w:val="004D30BA"/>
    <w:rsid w:val="004D4505"/>
    <w:rsid w:val="004D7DBD"/>
    <w:rsid w:val="004E04CC"/>
    <w:rsid w:val="004E6B67"/>
    <w:rsid w:val="005011E9"/>
    <w:rsid w:val="00502776"/>
    <w:rsid w:val="00507667"/>
    <w:rsid w:val="005145D8"/>
    <w:rsid w:val="00521B11"/>
    <w:rsid w:val="00534963"/>
    <w:rsid w:val="0053640A"/>
    <w:rsid w:val="0054049B"/>
    <w:rsid w:val="005614E4"/>
    <w:rsid w:val="00563034"/>
    <w:rsid w:val="005643D1"/>
    <w:rsid w:val="00572AC9"/>
    <w:rsid w:val="00576629"/>
    <w:rsid w:val="00576CB0"/>
    <w:rsid w:val="00577229"/>
    <w:rsid w:val="00577472"/>
    <w:rsid w:val="005831B2"/>
    <w:rsid w:val="00586738"/>
    <w:rsid w:val="00594BBC"/>
    <w:rsid w:val="00597BAF"/>
    <w:rsid w:val="00597D41"/>
    <w:rsid w:val="005B4750"/>
    <w:rsid w:val="005D326A"/>
    <w:rsid w:val="005D656F"/>
    <w:rsid w:val="005D6ACB"/>
    <w:rsid w:val="0060148E"/>
    <w:rsid w:val="00612D36"/>
    <w:rsid w:val="00615DDC"/>
    <w:rsid w:val="00616E93"/>
    <w:rsid w:val="00624258"/>
    <w:rsid w:val="00634568"/>
    <w:rsid w:val="00637574"/>
    <w:rsid w:val="00640802"/>
    <w:rsid w:val="006445FC"/>
    <w:rsid w:val="00646665"/>
    <w:rsid w:val="006615F7"/>
    <w:rsid w:val="00661ABF"/>
    <w:rsid w:val="00667192"/>
    <w:rsid w:val="00677EF5"/>
    <w:rsid w:val="006809BE"/>
    <w:rsid w:val="00693320"/>
    <w:rsid w:val="00697B2E"/>
    <w:rsid w:val="006A0E3A"/>
    <w:rsid w:val="006B54C6"/>
    <w:rsid w:val="006C3D15"/>
    <w:rsid w:val="006C50C2"/>
    <w:rsid w:val="006D3086"/>
    <w:rsid w:val="006E5149"/>
    <w:rsid w:val="006E73DA"/>
    <w:rsid w:val="006F360A"/>
    <w:rsid w:val="00700D74"/>
    <w:rsid w:val="00701D2D"/>
    <w:rsid w:val="007065C1"/>
    <w:rsid w:val="007066DD"/>
    <w:rsid w:val="0071116A"/>
    <w:rsid w:val="007220A5"/>
    <w:rsid w:val="0073094A"/>
    <w:rsid w:val="0073434C"/>
    <w:rsid w:val="00736CB9"/>
    <w:rsid w:val="00745CF0"/>
    <w:rsid w:val="00750EEE"/>
    <w:rsid w:val="00751ADB"/>
    <w:rsid w:val="00751B6D"/>
    <w:rsid w:val="00755995"/>
    <w:rsid w:val="007637B1"/>
    <w:rsid w:val="00774494"/>
    <w:rsid w:val="00775910"/>
    <w:rsid w:val="0078516C"/>
    <w:rsid w:val="007958B9"/>
    <w:rsid w:val="007A2DDD"/>
    <w:rsid w:val="007B3C89"/>
    <w:rsid w:val="007B5508"/>
    <w:rsid w:val="007B6C8C"/>
    <w:rsid w:val="007B7429"/>
    <w:rsid w:val="007C1C3C"/>
    <w:rsid w:val="007C4870"/>
    <w:rsid w:val="007C5F1F"/>
    <w:rsid w:val="007D0A5C"/>
    <w:rsid w:val="007E03E7"/>
    <w:rsid w:val="007E21ED"/>
    <w:rsid w:val="007E4CA2"/>
    <w:rsid w:val="007F6C75"/>
    <w:rsid w:val="007F6FDD"/>
    <w:rsid w:val="00812F11"/>
    <w:rsid w:val="00825AFA"/>
    <w:rsid w:val="0082745D"/>
    <w:rsid w:val="008320B9"/>
    <w:rsid w:val="00834C7B"/>
    <w:rsid w:val="00835F77"/>
    <w:rsid w:val="0084517D"/>
    <w:rsid w:val="008524E7"/>
    <w:rsid w:val="008569F2"/>
    <w:rsid w:val="0086088C"/>
    <w:rsid w:val="008613B9"/>
    <w:rsid w:val="008620D5"/>
    <w:rsid w:val="0086685B"/>
    <w:rsid w:val="00867924"/>
    <w:rsid w:val="008756DA"/>
    <w:rsid w:val="00882B62"/>
    <w:rsid w:val="008B1E2E"/>
    <w:rsid w:val="008B2143"/>
    <w:rsid w:val="008B3041"/>
    <w:rsid w:val="008B56B5"/>
    <w:rsid w:val="008B5A81"/>
    <w:rsid w:val="008C18A0"/>
    <w:rsid w:val="008C2596"/>
    <w:rsid w:val="008C279D"/>
    <w:rsid w:val="008C2DF0"/>
    <w:rsid w:val="008D4E02"/>
    <w:rsid w:val="008F6D4A"/>
    <w:rsid w:val="00904A22"/>
    <w:rsid w:val="0091603E"/>
    <w:rsid w:val="00920F2C"/>
    <w:rsid w:val="00922B4E"/>
    <w:rsid w:val="009269A7"/>
    <w:rsid w:val="00930EAC"/>
    <w:rsid w:val="00935617"/>
    <w:rsid w:val="00937CBA"/>
    <w:rsid w:val="0094028E"/>
    <w:rsid w:val="00943F4A"/>
    <w:rsid w:val="0094762E"/>
    <w:rsid w:val="00950A27"/>
    <w:rsid w:val="00967051"/>
    <w:rsid w:val="009725BB"/>
    <w:rsid w:val="0097770F"/>
    <w:rsid w:val="00977BF8"/>
    <w:rsid w:val="00986CE4"/>
    <w:rsid w:val="00991CCC"/>
    <w:rsid w:val="009A035E"/>
    <w:rsid w:val="009A6F40"/>
    <w:rsid w:val="009B3B28"/>
    <w:rsid w:val="009B6F8D"/>
    <w:rsid w:val="009C6801"/>
    <w:rsid w:val="009D1845"/>
    <w:rsid w:val="009E69C2"/>
    <w:rsid w:val="009F2279"/>
    <w:rsid w:val="00A035B5"/>
    <w:rsid w:val="00A062AB"/>
    <w:rsid w:val="00A158C3"/>
    <w:rsid w:val="00A26E5C"/>
    <w:rsid w:val="00A273DC"/>
    <w:rsid w:val="00A33E28"/>
    <w:rsid w:val="00A34426"/>
    <w:rsid w:val="00A355F7"/>
    <w:rsid w:val="00A40592"/>
    <w:rsid w:val="00A43794"/>
    <w:rsid w:val="00A46250"/>
    <w:rsid w:val="00A506F3"/>
    <w:rsid w:val="00A62B0B"/>
    <w:rsid w:val="00A7084C"/>
    <w:rsid w:val="00A70AA8"/>
    <w:rsid w:val="00A71D86"/>
    <w:rsid w:val="00A83654"/>
    <w:rsid w:val="00A916C9"/>
    <w:rsid w:val="00A95446"/>
    <w:rsid w:val="00AA0B7B"/>
    <w:rsid w:val="00AA1804"/>
    <w:rsid w:val="00AA22A6"/>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06BC6"/>
    <w:rsid w:val="00B26383"/>
    <w:rsid w:val="00B27D94"/>
    <w:rsid w:val="00B3223D"/>
    <w:rsid w:val="00B40E1E"/>
    <w:rsid w:val="00B438C4"/>
    <w:rsid w:val="00B45A40"/>
    <w:rsid w:val="00B712D9"/>
    <w:rsid w:val="00B751C5"/>
    <w:rsid w:val="00B90E36"/>
    <w:rsid w:val="00B91CC1"/>
    <w:rsid w:val="00B958C6"/>
    <w:rsid w:val="00BA0103"/>
    <w:rsid w:val="00BA7595"/>
    <w:rsid w:val="00BB4203"/>
    <w:rsid w:val="00BD5C3A"/>
    <w:rsid w:val="00BD64F4"/>
    <w:rsid w:val="00BD6549"/>
    <w:rsid w:val="00BE1F7D"/>
    <w:rsid w:val="00BF2B19"/>
    <w:rsid w:val="00BF3698"/>
    <w:rsid w:val="00BF5C9A"/>
    <w:rsid w:val="00BF62ED"/>
    <w:rsid w:val="00BF7E7F"/>
    <w:rsid w:val="00C13FD0"/>
    <w:rsid w:val="00C16BF4"/>
    <w:rsid w:val="00C241A3"/>
    <w:rsid w:val="00C25804"/>
    <w:rsid w:val="00C35ECA"/>
    <w:rsid w:val="00C503BC"/>
    <w:rsid w:val="00C53BEA"/>
    <w:rsid w:val="00C72B3E"/>
    <w:rsid w:val="00C8483D"/>
    <w:rsid w:val="00C8503D"/>
    <w:rsid w:val="00C93B4A"/>
    <w:rsid w:val="00C93D07"/>
    <w:rsid w:val="00C95468"/>
    <w:rsid w:val="00CA0246"/>
    <w:rsid w:val="00CA3CCF"/>
    <w:rsid w:val="00CB1B91"/>
    <w:rsid w:val="00CC70FE"/>
    <w:rsid w:val="00CD14D3"/>
    <w:rsid w:val="00CD2F1F"/>
    <w:rsid w:val="00CD4DFF"/>
    <w:rsid w:val="00CD6434"/>
    <w:rsid w:val="00CF446B"/>
    <w:rsid w:val="00CF5C94"/>
    <w:rsid w:val="00D1443A"/>
    <w:rsid w:val="00D164DD"/>
    <w:rsid w:val="00D1658D"/>
    <w:rsid w:val="00D2002D"/>
    <w:rsid w:val="00D25F6F"/>
    <w:rsid w:val="00D27199"/>
    <w:rsid w:val="00D515F8"/>
    <w:rsid w:val="00D61C3D"/>
    <w:rsid w:val="00D6259E"/>
    <w:rsid w:val="00D8336D"/>
    <w:rsid w:val="00D83B48"/>
    <w:rsid w:val="00D8448C"/>
    <w:rsid w:val="00D85BB7"/>
    <w:rsid w:val="00D956C3"/>
    <w:rsid w:val="00DA3E16"/>
    <w:rsid w:val="00DB00F0"/>
    <w:rsid w:val="00DC0581"/>
    <w:rsid w:val="00DC1BEB"/>
    <w:rsid w:val="00DC7E4C"/>
    <w:rsid w:val="00DD68E3"/>
    <w:rsid w:val="00DF3B3E"/>
    <w:rsid w:val="00DF6A24"/>
    <w:rsid w:val="00E05D7A"/>
    <w:rsid w:val="00E072E6"/>
    <w:rsid w:val="00E15981"/>
    <w:rsid w:val="00E234E7"/>
    <w:rsid w:val="00E23E3E"/>
    <w:rsid w:val="00E2422B"/>
    <w:rsid w:val="00E24F14"/>
    <w:rsid w:val="00E30146"/>
    <w:rsid w:val="00E335CB"/>
    <w:rsid w:val="00E350AF"/>
    <w:rsid w:val="00E36778"/>
    <w:rsid w:val="00E51C2C"/>
    <w:rsid w:val="00E51C6B"/>
    <w:rsid w:val="00E54101"/>
    <w:rsid w:val="00E56253"/>
    <w:rsid w:val="00E56DD8"/>
    <w:rsid w:val="00E6175B"/>
    <w:rsid w:val="00E635ED"/>
    <w:rsid w:val="00E730A4"/>
    <w:rsid w:val="00E73632"/>
    <w:rsid w:val="00EA01B5"/>
    <w:rsid w:val="00EA4879"/>
    <w:rsid w:val="00EC1A6F"/>
    <w:rsid w:val="00EC459B"/>
    <w:rsid w:val="00EC610C"/>
    <w:rsid w:val="00EF0E2A"/>
    <w:rsid w:val="00EF6D19"/>
    <w:rsid w:val="00F05046"/>
    <w:rsid w:val="00F26DA0"/>
    <w:rsid w:val="00F323EE"/>
    <w:rsid w:val="00F33377"/>
    <w:rsid w:val="00F503E5"/>
    <w:rsid w:val="00F56592"/>
    <w:rsid w:val="00F57B31"/>
    <w:rsid w:val="00F6025A"/>
    <w:rsid w:val="00F65BB2"/>
    <w:rsid w:val="00F66571"/>
    <w:rsid w:val="00F76D66"/>
    <w:rsid w:val="00F81870"/>
    <w:rsid w:val="00F8737C"/>
    <w:rsid w:val="00F875EA"/>
    <w:rsid w:val="00F90189"/>
    <w:rsid w:val="00F93A25"/>
    <w:rsid w:val="00F95590"/>
    <w:rsid w:val="00FA587E"/>
    <w:rsid w:val="00FB05C7"/>
    <w:rsid w:val="00FB1AEB"/>
    <w:rsid w:val="00FB4279"/>
    <w:rsid w:val="00FB5AD6"/>
    <w:rsid w:val="00FC4053"/>
    <w:rsid w:val="00FC7304"/>
    <w:rsid w:val="00FC775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26</Pages>
  <Words>10984</Words>
  <Characters>64806</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Kašparová Lucie Ing.</cp:lastModifiedBy>
  <cp:revision>82</cp:revision>
  <cp:lastPrinted>2018-09-24T13:10:00Z</cp:lastPrinted>
  <dcterms:created xsi:type="dcterms:W3CDTF">2023-03-08T07:47:00Z</dcterms:created>
  <dcterms:modified xsi:type="dcterms:W3CDTF">2023-03-28T05:44:00Z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